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D7C" w:rsidRPr="002C5D7C" w:rsidRDefault="002C5D7C" w:rsidP="002C5D7C">
      <w:pPr>
        <w:pStyle w:val="1Ttel"/>
        <w:rPr>
          <w:sz w:val="40"/>
          <w:szCs w:val="40"/>
        </w:rPr>
      </w:pPr>
      <w:r w:rsidRPr="002C5D7C">
        <w:rPr>
          <w:sz w:val="40"/>
          <w:szCs w:val="40"/>
        </w:rPr>
        <w:t>Inhaltsbereich Daten, Häufigkeiten, Wahrscheinlichkeiten</w:t>
      </w:r>
      <w:r w:rsidR="00785C14">
        <w:rPr>
          <w:sz w:val="40"/>
          <w:szCs w:val="40"/>
        </w:rPr>
        <w:t xml:space="preserve"> </w:t>
      </w:r>
      <w:r w:rsidRPr="002C5D7C">
        <w:rPr>
          <w:sz w:val="40"/>
          <w:szCs w:val="40"/>
        </w:rPr>
        <w:t>– Anforderungen</w:t>
      </w:r>
    </w:p>
    <w:tbl>
      <w:tblPr>
        <w:tblpPr w:leftFromText="141" w:rightFromText="141" w:vertAnchor="page" w:horzAnchor="margin" w:tblpX="-356" w:tblpY="2679"/>
        <w:tblW w:w="15328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101"/>
        <w:gridCol w:w="5195"/>
      </w:tblGrid>
      <w:tr w:rsidR="005B415F" w:rsidTr="00CD3C1A">
        <w:trPr>
          <w:cantSplit/>
          <w:trHeight w:val="539"/>
        </w:trPr>
        <w:tc>
          <w:tcPr>
            <w:tcW w:w="5032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1/2</w:t>
            </w:r>
          </w:p>
        </w:tc>
        <w:tc>
          <w:tcPr>
            <w:tcW w:w="5101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3/4</w:t>
            </w:r>
          </w:p>
        </w:tc>
        <w:tc>
          <w:tcPr>
            <w:tcW w:w="5195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5/6</w:t>
            </w:r>
          </w:p>
        </w:tc>
      </w:tr>
      <w:tr w:rsidR="005B415F" w:rsidTr="005B415F">
        <w:trPr>
          <w:cantSplit/>
          <w:trHeight w:val="6369"/>
        </w:trPr>
        <w:tc>
          <w:tcPr>
            <w:tcW w:w="5032" w:type="dxa"/>
            <w:tcBorders>
              <w:bottom w:val="nil"/>
            </w:tcBorders>
          </w:tcPr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684319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1" w:type="dxa"/>
            <w:tcBorders>
              <w:bottom w:val="nil"/>
            </w:tcBorders>
          </w:tcPr>
          <w:p w:rsidR="005B415F" w:rsidRPr="00E76DBF" w:rsidRDefault="005B415F" w:rsidP="00684319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95" w:type="dxa"/>
            <w:tcBorders>
              <w:bottom w:val="nil"/>
            </w:tcBorders>
          </w:tcPr>
          <w:p w:rsidR="005B415F" w:rsidRPr="00E76DBF" w:rsidRDefault="005B415F" w:rsidP="00684319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7E2CA8" w:rsidRDefault="007E2CA8" w:rsidP="007E2CA8">
      <w:pPr>
        <w:pStyle w:val="3berschrift"/>
      </w:pP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1DC" w:rsidRDefault="008E61DC">
      <w:pPr>
        <w:spacing w:after="0"/>
      </w:pPr>
      <w:r>
        <w:separator/>
      </w:r>
    </w:p>
  </w:endnote>
  <w:endnote w:type="continuationSeparator" w:id="0">
    <w:p w:rsidR="008E61DC" w:rsidRDefault="008E61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D02889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715CE0" w:rsidP="00460563">
    <w:pPr>
      <w:pStyle w:val="Fuzeile"/>
      <w:rPr>
        <w:rStyle w:val="Seitenzahl"/>
      </w:rPr>
    </w:pPr>
    <w:bookmarkStart w:id="0" w:name="_GoBack"/>
    <w:ins w:id="1" w:author="binnerel" w:date="2017-07-03T10:59:00Z">
      <w:r>
        <w:rPr>
          <w:noProof/>
        </w:rPr>
        <w:drawing>
          <wp:anchor distT="0" distB="0" distL="114300" distR="114300" simplePos="0" relativeHeight="251657216" behindDoc="0" locked="0" layoutInCell="1" allowOverlap="1" wp14:anchorId="7C55E7C5" wp14:editId="06A967A2">
            <wp:simplePos x="0" y="0"/>
            <wp:positionH relativeFrom="column">
              <wp:posOffset>8738235</wp:posOffset>
            </wp:positionH>
            <wp:positionV relativeFrom="paragraph">
              <wp:posOffset>156210</wp:posOffset>
            </wp:positionV>
            <wp:extent cx="742950" cy="259715"/>
            <wp:effectExtent l="0" t="0" r="0" b="0"/>
            <wp:wrapTopAndBottom/>
            <wp:docPr id="13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by-nc-sa_euro_icon.svg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59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  <w:bookmarkEnd w:id="0"/>
  </w:p>
  <w:p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CE0" w:rsidRDefault="00715C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1DC" w:rsidRDefault="008E61DC">
      <w:pPr>
        <w:spacing w:after="0"/>
      </w:pPr>
      <w:r>
        <w:separator/>
      </w:r>
    </w:p>
  </w:footnote>
  <w:footnote w:type="continuationSeparator" w:id="0">
    <w:p w:rsidR="008E61DC" w:rsidRDefault="008E61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CE0" w:rsidRDefault="00715C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8E61DC" w:rsidP="009F47EB">
    <w:pPr>
      <w:pStyle w:val="Kopfzeile"/>
    </w:pPr>
    <w:r>
      <w:rPr>
        <w:noProof/>
      </w:rPr>
      <w:pict>
        <v:rect id="Rectangle 42" o:spid="_x0000_s2050" style="position:absolute;left:0;text-align:left;margin-left:.4pt;margin-top:6.8pt;width:737.9pt;height:9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" fillcolor="#327a86" stroked="f">
          <v:textbox inset=",7.2pt,,7.2pt"/>
        </v:rect>
      </w:pict>
    </w:r>
  </w:p>
  <w:p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8E61DC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370.3pt;margin-top:4pt;width:368pt;height:27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" filled="f" stroked="f">
          <v:path arrowok="t"/>
          <v:textbox>
            <w:txbxContent>
              <w:p w:rsidR="00A3243E" w:rsidRPr="002B78A0" w:rsidRDefault="00DF5082" w:rsidP="00DF3B98">
                <w:pPr>
                  <w:pStyle w:val="1Ttel"/>
                  <w:jc w:val="right"/>
                </w:pPr>
                <w:r>
                  <w:t>Leitidee</w:t>
                </w:r>
                <w:r w:rsidR="00785C14">
                  <w:t xml:space="preserve"> </w:t>
                </w:r>
                <w:r>
                  <w:t>Daten und Zufall</w:t>
                </w:r>
                <w:r w:rsidR="00FE4435">
                  <w:t xml:space="preserve"> </w:t>
                </w:r>
                <w:r w:rsidR="00D65EC3">
                  <w:t>GS</w:t>
                </w:r>
                <w:r w:rsidR="00FE4435">
                  <w:t xml:space="preserve">| </w:t>
                </w:r>
                <w:r w:rsidR="00A3243E" w:rsidRPr="00BE5E35">
                  <w:t>Baustein</w:t>
                </w:r>
                <w:r w:rsidR="00FE4435">
                  <w:t xml:space="preserve"> </w:t>
                </w:r>
                <w:r w:rsidR="007E2CA8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CE0" w:rsidRDefault="00715C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E39DF"/>
    <w:multiLevelType w:val="multilevel"/>
    <w:tmpl w:val="E1BA62D0"/>
    <w:lvl w:ilvl="0">
      <w:numFmt w:val="bullet"/>
      <w:pStyle w:val="Aufzhlung"/>
      <w:lvlText w:val="–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607D4"/>
    <w:rsid w:val="000E3A0F"/>
    <w:rsid w:val="00125D4B"/>
    <w:rsid w:val="0012799B"/>
    <w:rsid w:val="001474A4"/>
    <w:rsid w:val="00192839"/>
    <w:rsid w:val="001E15C5"/>
    <w:rsid w:val="001F145C"/>
    <w:rsid w:val="00202782"/>
    <w:rsid w:val="00280478"/>
    <w:rsid w:val="002B22F5"/>
    <w:rsid w:val="002C5D7C"/>
    <w:rsid w:val="002F2648"/>
    <w:rsid w:val="0032585D"/>
    <w:rsid w:val="00364016"/>
    <w:rsid w:val="003671D1"/>
    <w:rsid w:val="003F4DC1"/>
    <w:rsid w:val="004204D4"/>
    <w:rsid w:val="004401B0"/>
    <w:rsid w:val="00460563"/>
    <w:rsid w:val="004728EF"/>
    <w:rsid w:val="004D3CF4"/>
    <w:rsid w:val="004E522F"/>
    <w:rsid w:val="00561758"/>
    <w:rsid w:val="005A4FD7"/>
    <w:rsid w:val="005B415F"/>
    <w:rsid w:val="005E1694"/>
    <w:rsid w:val="00675C68"/>
    <w:rsid w:val="00680503"/>
    <w:rsid w:val="00684319"/>
    <w:rsid w:val="006C5065"/>
    <w:rsid w:val="00715CE0"/>
    <w:rsid w:val="00785C14"/>
    <w:rsid w:val="007C2DDE"/>
    <w:rsid w:val="007E2CA8"/>
    <w:rsid w:val="00804315"/>
    <w:rsid w:val="008227BA"/>
    <w:rsid w:val="008351A9"/>
    <w:rsid w:val="0086019C"/>
    <w:rsid w:val="008902F1"/>
    <w:rsid w:val="008E61DC"/>
    <w:rsid w:val="009163F8"/>
    <w:rsid w:val="00967DF3"/>
    <w:rsid w:val="009C5BC8"/>
    <w:rsid w:val="009F47EB"/>
    <w:rsid w:val="00A048F0"/>
    <w:rsid w:val="00A3243E"/>
    <w:rsid w:val="00B0075D"/>
    <w:rsid w:val="00B0118B"/>
    <w:rsid w:val="00B10167"/>
    <w:rsid w:val="00B5748C"/>
    <w:rsid w:val="00BE3748"/>
    <w:rsid w:val="00BE5E35"/>
    <w:rsid w:val="00C74A1A"/>
    <w:rsid w:val="00C80F03"/>
    <w:rsid w:val="00CE488A"/>
    <w:rsid w:val="00CF7D67"/>
    <w:rsid w:val="00D02889"/>
    <w:rsid w:val="00D6088E"/>
    <w:rsid w:val="00D65EC3"/>
    <w:rsid w:val="00D82C77"/>
    <w:rsid w:val="00DC5E9C"/>
    <w:rsid w:val="00DF3B98"/>
    <w:rsid w:val="00DF5082"/>
    <w:rsid w:val="00E0569C"/>
    <w:rsid w:val="00E06B96"/>
    <w:rsid w:val="00E16480"/>
    <w:rsid w:val="00E66C95"/>
    <w:rsid w:val="00E76DBF"/>
    <w:rsid w:val="00EB33AF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0FB21AEF-BA13-432F-83B9-77ED8079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customStyle="1" w:styleId="Aufzhlung">
    <w:name w:val="Aufzählung"/>
    <w:basedOn w:val="Standard"/>
    <w:rsid w:val="005B415F"/>
    <w:pPr>
      <w:numPr>
        <w:numId w:val="15"/>
      </w:numPr>
      <w:tabs>
        <w:tab w:val="left" w:pos="284"/>
      </w:tabs>
      <w:spacing w:after="60"/>
      <w:contextualSpacing w:val="0"/>
    </w:pPr>
    <w:rPr>
      <w:rFonts w:ascii="Arial" w:eastAsia="Arial Unicode MS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55E4F-2EF2-4880-B235-48167B97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9</cp:revision>
  <cp:lastPrinted>2016-12-05T13:23:00Z</cp:lastPrinted>
  <dcterms:created xsi:type="dcterms:W3CDTF">2017-06-21T05:55:00Z</dcterms:created>
  <dcterms:modified xsi:type="dcterms:W3CDTF">2018-01-29T13:03:00Z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